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 xml:space="preserve">hotovitelem oceněný soupis stavebních prací, dodávek a služeb v </w:t>
      </w:r>
      <w:proofErr w:type="gramStart"/>
      <w:r w:rsidRPr="00C15C32">
        <w:rPr>
          <w:rFonts w:ascii="Arial" w:hAnsi="Arial" w:cs="Arial"/>
          <w:iCs/>
          <w:lang w:eastAsia="cs-CZ"/>
        </w:rPr>
        <w:t>rozsahu  soupisu</w:t>
      </w:r>
      <w:proofErr w:type="gramEnd"/>
      <w:r w:rsidRPr="00C15C32">
        <w:rPr>
          <w:rFonts w:ascii="Arial" w:hAnsi="Arial" w:cs="Arial"/>
          <w:iCs/>
          <w:lang w:eastAsia="cs-CZ"/>
        </w:rPr>
        <w:t xml:space="preserve">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 xml:space="preserve">tokolárnímu předání a převzetí staveniště mezi objednatelem a </w:t>
      </w:r>
      <w:proofErr w:type="gramStart"/>
      <w:r>
        <w:rPr>
          <w:rFonts w:ascii="Arial" w:hAnsi="Arial" w:cs="Arial"/>
          <w:iCs/>
          <w:lang w:eastAsia="cs-CZ"/>
        </w:rPr>
        <w:t>z</w:t>
      </w:r>
      <w:r w:rsidRPr="00C15C32">
        <w:rPr>
          <w:rFonts w:ascii="Arial" w:hAnsi="Arial" w:cs="Arial"/>
          <w:iCs/>
          <w:lang w:eastAsia="cs-CZ"/>
        </w:rPr>
        <w:t>hotovitelem - datum</w:t>
      </w:r>
      <w:proofErr w:type="gramEnd"/>
      <w:r w:rsidRPr="00C15C32">
        <w:rPr>
          <w:rFonts w:ascii="Arial" w:hAnsi="Arial" w:cs="Arial"/>
          <w:iCs/>
          <w:lang w:eastAsia="cs-CZ"/>
        </w:rPr>
        <w:t>,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proofErr w:type="gramStart"/>
      <w:r w:rsidRPr="00C15C32">
        <w:rPr>
          <w:rFonts w:ascii="Arial" w:hAnsi="Arial" w:cs="Arial"/>
          <w:b/>
          <w:iCs/>
          <w:lang w:eastAsia="cs-CZ"/>
        </w:rPr>
        <w:t xml:space="preserve">Vícepracemi  </w:t>
      </w:r>
      <w:r w:rsidRPr="00C15C32">
        <w:rPr>
          <w:rFonts w:ascii="Arial" w:hAnsi="Arial" w:cs="Arial"/>
          <w:iCs/>
          <w:lang w:eastAsia="cs-CZ"/>
        </w:rPr>
        <w:t>stavební</w:t>
      </w:r>
      <w:proofErr w:type="gramEnd"/>
      <w:r w:rsidRPr="00C15C32">
        <w:rPr>
          <w:rFonts w:ascii="Arial" w:hAnsi="Arial" w:cs="Arial"/>
          <w:iCs/>
          <w:lang w:eastAsia="cs-CZ"/>
        </w:rPr>
        <w:t xml:space="preserve">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AF6123" w:rsidRDefault="00A55A30" w:rsidP="00AF6123">
      <w:pPr>
        <w:numPr>
          <w:ilvl w:val="2"/>
          <w:numId w:val="4"/>
        </w:numPr>
        <w:tabs>
          <w:tab w:val="num" w:pos="1260"/>
        </w:tabs>
        <w:spacing w:after="0" w:line="240" w:lineRule="auto"/>
        <w:ind w:left="1134" w:hanging="1134"/>
        <w:jc w:val="both"/>
        <w:rPr>
          <w:snapToGrid w:val="0"/>
        </w:rPr>
      </w:pPr>
      <w:r w:rsidRPr="00AF6123">
        <w:rPr>
          <w:rFonts w:ascii="Arial" w:hAnsi="Arial"/>
          <w:snapToGrid w:val="0"/>
          <w:lang w:eastAsia="cs-CZ"/>
        </w:rPr>
        <w:t>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5209BDE8"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xml:space="preserve">.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nemůže zhotovitel uplatňovat žádné majetkové sankce ani úrok z prodlení. </w:t>
      </w:r>
    </w:p>
    <w:p w14:paraId="0184FE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Částka rovnající se </w:t>
      </w:r>
      <w:proofErr w:type="gramStart"/>
      <w:r w:rsidRPr="00C15C32">
        <w:rPr>
          <w:rFonts w:ascii="Arial" w:hAnsi="Arial"/>
          <w:snapToGrid w:val="0"/>
          <w:lang w:eastAsia="cs-CZ"/>
        </w:rPr>
        <w:t>10%</w:t>
      </w:r>
      <w:proofErr w:type="gramEnd"/>
      <w:r w:rsidRPr="00C15C32">
        <w:rPr>
          <w:rFonts w:ascii="Arial" w:hAnsi="Arial"/>
          <w:snapToGrid w:val="0"/>
          <w:lang w:eastAsia="cs-CZ"/>
        </w:rPr>
        <w:t xml:space="preserve">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464D353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77777777"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 xml:space="preserve">bjednateli smluvní pokutu ve výši </w:t>
      </w:r>
      <w:proofErr w:type="gramStart"/>
      <w:r w:rsidR="004B57A6" w:rsidRPr="00C15C32">
        <w:rPr>
          <w:rFonts w:ascii="Arial" w:hAnsi="Arial"/>
          <w:snapToGrid w:val="0"/>
          <w:lang w:eastAsia="cs-CZ"/>
        </w:rPr>
        <w:t>0,</w:t>
      </w:r>
      <w:r w:rsidR="002029E1">
        <w:rPr>
          <w:rFonts w:ascii="Arial" w:hAnsi="Arial"/>
          <w:snapToGrid w:val="0"/>
          <w:lang w:eastAsia="cs-CZ"/>
        </w:rPr>
        <w:t>0</w:t>
      </w:r>
      <w:r w:rsidR="004B57A6" w:rsidRPr="00C15C32">
        <w:rPr>
          <w:rFonts w:ascii="Arial" w:hAnsi="Arial"/>
          <w:snapToGrid w:val="0"/>
          <w:lang w:eastAsia="cs-CZ"/>
        </w:rPr>
        <w:t>5%</w:t>
      </w:r>
      <w:proofErr w:type="gramEnd"/>
      <w:r w:rsidR="004B57A6" w:rsidRPr="00C15C32">
        <w:rPr>
          <w:rFonts w:ascii="Arial" w:hAnsi="Arial"/>
          <w:snapToGrid w:val="0"/>
          <w:lang w:eastAsia="cs-CZ"/>
        </w:rPr>
        <w:t xml:space="preserve">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proofErr w:type="gramStart"/>
      <w:r w:rsidR="00E15EB6" w:rsidRPr="009C5C7C">
        <w:rPr>
          <w:rFonts w:ascii="Arial" w:hAnsi="Arial"/>
          <w:snapToGrid w:val="0"/>
          <w:lang w:eastAsia="cs-CZ"/>
        </w:rPr>
        <w:t>s</w:t>
      </w:r>
      <w:proofErr w:type="gramEnd"/>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10BDD6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6E7C0A06" w14:textId="77777777"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279977A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4590E61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62D8BE33" w14:textId="7777777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3005984C"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61B0796B"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1AFF5A9F" w:rsidR="004B57A6" w:rsidRDefault="004B57A6" w:rsidP="004B57A6">
      <w:pPr>
        <w:ind w:left="708"/>
        <w:rPr>
          <w:ins w:id="0" w:author="Širgelová Hana" w:date="2020-02-13T12:08:00Z"/>
          <w:rFonts w:ascii="Arial" w:hAnsi="Arial"/>
          <w:sz w:val="24"/>
          <w:szCs w:val="24"/>
          <w:lang w:eastAsia="cs-CZ"/>
        </w:rPr>
      </w:pPr>
      <w:bookmarkStart w:id="1" w:name="_GoBack"/>
    </w:p>
    <w:p w14:paraId="51443EDB" w14:textId="422C4122" w:rsidR="00AF6123" w:rsidRDefault="00AF6123" w:rsidP="004B57A6">
      <w:pPr>
        <w:ind w:left="708"/>
        <w:rPr>
          <w:ins w:id="2" w:author="Širgelová Hana" w:date="2020-02-13T12:08:00Z"/>
          <w:rFonts w:ascii="Arial" w:hAnsi="Arial"/>
          <w:sz w:val="24"/>
          <w:szCs w:val="24"/>
          <w:lang w:eastAsia="cs-CZ"/>
        </w:rPr>
      </w:pPr>
    </w:p>
    <w:bookmarkEnd w:id="1"/>
    <w:p w14:paraId="36CB8C92" w14:textId="77777777" w:rsidR="00AF6123" w:rsidRPr="000336EB" w:rsidRDefault="00AF6123"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3" w:name="_Toc152988819"/>
      <w:r w:rsidRPr="000336EB">
        <w:rPr>
          <w:rFonts w:ascii="Arial" w:hAnsi="Arial"/>
          <w:sz w:val="24"/>
          <w:szCs w:val="24"/>
          <w:u w:val="single"/>
          <w:lang w:eastAsia="cs-CZ"/>
        </w:rPr>
        <w:t>Zkušební provoz</w:t>
      </w:r>
      <w:bookmarkEnd w:id="3"/>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AF6123">
      <w:pPr>
        <w:tabs>
          <w:tab w:val="num" w:pos="1134"/>
        </w:tabs>
        <w:ind w:left="1134" w:hanging="141"/>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B535EB">
        <w:rPr>
          <w:rFonts w:ascii="Arial" w:hAnsi="Arial"/>
          <w:snapToGrid w:val="0"/>
          <w:lang w:eastAsia="cs-CZ"/>
        </w:rPr>
        <w:t>60 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4"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4"/>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w:t>
      </w:r>
      <w:proofErr w:type="gramStart"/>
      <w:r w:rsidRPr="00A83792">
        <w:rPr>
          <w:rFonts w:ascii="Arial" w:hAnsi="Arial"/>
          <w:snapToGrid w:val="0"/>
          <w:lang w:eastAsia="cs-CZ"/>
        </w:rPr>
        <w:t>uvedeno</w:t>
      </w:r>
      <w:proofErr w:type="gramEnd"/>
      <w:r w:rsidRPr="00A83792">
        <w:rPr>
          <w:rFonts w:ascii="Arial" w:hAnsi="Arial"/>
          <w:snapToGrid w:val="0"/>
          <w:lang w:eastAsia="cs-CZ"/>
        </w:rPr>
        <w:t xml:space="preserve">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 xml:space="preserve">ace, a to bez ohledu na </w:t>
      </w:r>
      <w:proofErr w:type="gramStart"/>
      <w:r>
        <w:rPr>
          <w:rFonts w:ascii="Arial" w:hAnsi="Arial"/>
          <w:snapToGrid w:val="0"/>
          <w:lang w:eastAsia="cs-CZ"/>
        </w:rPr>
        <w:t>to</w:t>
      </w:r>
      <w:proofErr w:type="gramEnd"/>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 xml:space="preserve">až do předání díla bez vad a </w:t>
      </w:r>
      <w:proofErr w:type="gramStart"/>
      <w:r w:rsidRPr="00A83792">
        <w:rPr>
          <w:rFonts w:ascii="Arial" w:hAnsi="Arial" w:cs="Arial"/>
          <w:lang w:eastAsia="cs-CZ"/>
        </w:rPr>
        <w:t>nedodělků</w:t>
      </w:r>
      <w:proofErr w:type="gramEnd"/>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77777777"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77777777" w:rsidR="004B57A6" w:rsidRPr="00DB5E82"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w:t>
      </w:r>
      <w:proofErr w:type="gramStart"/>
      <w:r>
        <w:rPr>
          <w:rFonts w:ascii="Arial" w:hAnsi="Arial" w:cs="Arial"/>
          <w:lang w:eastAsia="cs-CZ"/>
        </w:rPr>
        <w:t xml:space="preserve">Objednatele:   </w:t>
      </w:r>
      <w:proofErr w:type="gramEnd"/>
      <w:r>
        <w:rPr>
          <w:rFonts w:ascii="Arial" w:hAnsi="Arial" w:cs="Arial"/>
          <w:lang w:eastAsia="cs-CZ"/>
        </w:rPr>
        <w:t xml:space="preserve">                                            </w:t>
      </w:r>
      <w:r w:rsidRPr="00A83792">
        <w:rPr>
          <w:rFonts w:ascii="Arial" w:hAnsi="Arial" w:cs="Arial"/>
          <w:lang w:eastAsia="cs-CZ"/>
        </w:rPr>
        <w:t>Za Zhotovitele:</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598786F2" w14:textId="77777777" w:rsidR="002C1E42" w:rsidRDefault="002C1E42"/>
    <w:sectPr w:rsidR="002C1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413C5" w14:textId="77777777" w:rsidR="00A53161" w:rsidRDefault="00A53161" w:rsidP="00B535EB">
      <w:pPr>
        <w:spacing w:after="0" w:line="240" w:lineRule="auto"/>
      </w:pPr>
      <w:r>
        <w:separator/>
      </w:r>
    </w:p>
  </w:endnote>
  <w:endnote w:type="continuationSeparator" w:id="0">
    <w:p w14:paraId="1532273F" w14:textId="77777777" w:rsidR="00A53161" w:rsidRDefault="00A53161"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1FDD9" w14:textId="77777777" w:rsidR="00A53161" w:rsidRDefault="00A53161" w:rsidP="00B535EB">
      <w:pPr>
        <w:spacing w:after="0" w:line="240" w:lineRule="auto"/>
      </w:pPr>
      <w:r>
        <w:separator/>
      </w:r>
    </w:p>
  </w:footnote>
  <w:footnote w:type="continuationSeparator" w:id="0">
    <w:p w14:paraId="6F28D513" w14:textId="77777777" w:rsidR="00A53161" w:rsidRDefault="00A53161" w:rsidP="00B53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Širgelová Hana">
    <w15:presenceInfo w15:providerId="AD" w15:userId="S-1-5-21-583907252-1202660629-842925246-11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80492"/>
    <w:rsid w:val="001A5821"/>
    <w:rsid w:val="002029E1"/>
    <w:rsid w:val="002069DD"/>
    <w:rsid w:val="002527FB"/>
    <w:rsid w:val="002C1E42"/>
    <w:rsid w:val="002F0358"/>
    <w:rsid w:val="002F1908"/>
    <w:rsid w:val="00422830"/>
    <w:rsid w:val="004952A3"/>
    <w:rsid w:val="004B57A6"/>
    <w:rsid w:val="00582D77"/>
    <w:rsid w:val="00596B78"/>
    <w:rsid w:val="0059702B"/>
    <w:rsid w:val="005D0F42"/>
    <w:rsid w:val="00610806"/>
    <w:rsid w:val="006C3DF9"/>
    <w:rsid w:val="006F2F6D"/>
    <w:rsid w:val="007A66A1"/>
    <w:rsid w:val="007B779A"/>
    <w:rsid w:val="00841986"/>
    <w:rsid w:val="008E6207"/>
    <w:rsid w:val="00953DB6"/>
    <w:rsid w:val="009716FB"/>
    <w:rsid w:val="009C5C7C"/>
    <w:rsid w:val="00A53161"/>
    <w:rsid w:val="00A55A30"/>
    <w:rsid w:val="00AF2440"/>
    <w:rsid w:val="00AF6123"/>
    <w:rsid w:val="00B535EB"/>
    <w:rsid w:val="00B726F4"/>
    <w:rsid w:val="00B9023F"/>
    <w:rsid w:val="00B91C0D"/>
    <w:rsid w:val="00BA7F90"/>
    <w:rsid w:val="00BE64DD"/>
    <w:rsid w:val="00BE69E7"/>
    <w:rsid w:val="00BF794C"/>
    <w:rsid w:val="00D13839"/>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61CD8-6E39-4B1E-A0DA-48BD5C267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12707</Words>
  <Characters>74976</Characters>
  <Application>Microsoft Office Word</Application>
  <DocSecurity>0</DocSecurity>
  <Lines>624</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Širgelová Hana</cp:lastModifiedBy>
  <cp:revision>3</cp:revision>
  <cp:lastPrinted>2019-06-27T05:25:00Z</cp:lastPrinted>
  <dcterms:created xsi:type="dcterms:W3CDTF">2020-02-10T09:45:00Z</dcterms:created>
  <dcterms:modified xsi:type="dcterms:W3CDTF">2020-02-13T11:09:00Z</dcterms:modified>
</cp:coreProperties>
</file>